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9B1BD4" w14:textId="5A8F92C8" w:rsidR="001557A5" w:rsidRPr="004414F5" w:rsidRDefault="001557A5" w:rsidP="001557A5">
      <w:pPr>
        <w:spacing w:before="120"/>
        <w:jc w:val="right"/>
        <w:rPr>
          <w:rFonts w:ascii="Cambria" w:hAnsi="Cambria" w:cs="Arial"/>
          <w:b/>
          <w:bCs/>
          <w:szCs w:val="22"/>
        </w:rPr>
      </w:pPr>
      <w:bookmarkStart w:id="0" w:name="_GoBack"/>
      <w:bookmarkEnd w:id="0"/>
      <w:r w:rsidRPr="004414F5">
        <w:rPr>
          <w:rFonts w:ascii="Cambria" w:hAnsi="Cambria" w:cs="Arial"/>
          <w:b/>
          <w:bCs/>
          <w:szCs w:val="22"/>
        </w:rPr>
        <w:t xml:space="preserve">Załącznik nr </w:t>
      </w:r>
      <w:r w:rsidR="00A8139C">
        <w:rPr>
          <w:rFonts w:ascii="Cambria" w:hAnsi="Cambria" w:cs="Arial"/>
          <w:b/>
          <w:bCs/>
          <w:szCs w:val="22"/>
        </w:rPr>
        <w:t>10</w:t>
      </w:r>
      <w:r w:rsidR="00DC559B" w:rsidRPr="004414F5">
        <w:rPr>
          <w:rFonts w:ascii="Cambria" w:hAnsi="Cambria" w:cs="Arial"/>
          <w:b/>
          <w:bCs/>
          <w:szCs w:val="22"/>
        </w:rPr>
        <w:t xml:space="preserve"> </w:t>
      </w:r>
      <w:r w:rsidR="00D518FF" w:rsidRPr="004414F5">
        <w:rPr>
          <w:rFonts w:ascii="Cambria" w:hAnsi="Cambria" w:cs="Arial"/>
          <w:b/>
          <w:bCs/>
          <w:szCs w:val="22"/>
        </w:rPr>
        <w:t>do S</w:t>
      </w:r>
      <w:r w:rsidRPr="004414F5">
        <w:rPr>
          <w:rFonts w:ascii="Cambria" w:hAnsi="Cambria" w:cs="Arial"/>
          <w:b/>
          <w:bCs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5DD0071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ins w:id="1" w:author="Michał Stec" w:date="2021-05-11T10:42:00Z">
        <w:r w:rsidR="00946A73">
          <w:rPr>
            <w:rFonts w:ascii="Cambria" w:hAnsi="Cambria" w:cs="Arial"/>
            <w:b/>
            <w:bCs/>
            <w:sz w:val="22"/>
            <w:szCs w:val="22"/>
          </w:rPr>
          <w:t>ROBÓT BUDOWLANYCH</w:t>
        </w:r>
      </w:ins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F107BDE" w14:textId="7203DDC5" w:rsidR="00E816F1" w:rsidRPr="00E816F1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E816F1" w:rsidRPr="00E816F1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w trybie </w:t>
      </w:r>
      <w:r w:rsidR="00D518FF">
        <w:rPr>
          <w:rFonts w:ascii="Cambria" w:hAnsi="Cambria" w:cs="Arial"/>
          <w:bCs/>
          <w:sz w:val="22"/>
          <w:szCs w:val="22"/>
        </w:rPr>
        <w:t>podstawowym (Wariant I)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</w:t>
      </w:r>
      <w:r w:rsidR="005E47DA">
        <w:rPr>
          <w:rFonts w:ascii="Cambria" w:hAnsi="Cambria" w:cs="Arial"/>
          <w:bCs/>
          <w:sz w:val="22"/>
          <w:szCs w:val="22"/>
        </w:rPr>
        <w:t>na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436356" w:rsidRPr="00436356">
        <w:rPr>
          <w:rFonts w:ascii="Cambria" w:hAnsi="Cambria" w:cs="Arial"/>
          <w:b/>
          <w:bCs/>
          <w:sz w:val="22"/>
          <w:szCs w:val="22"/>
        </w:rPr>
        <w:t>„</w:t>
      </w:r>
      <w:r w:rsidR="00A8139C" w:rsidRPr="00A8139C">
        <w:rPr>
          <w:rFonts w:ascii="Cambria" w:hAnsi="Cambria" w:cs="Arial"/>
          <w:b/>
          <w:bCs/>
          <w:sz w:val="22"/>
          <w:szCs w:val="22"/>
        </w:rPr>
        <w:t>Termomodernizacja leśniczówki Zaleśniak</w:t>
      </w:r>
      <w:r w:rsidR="00436356" w:rsidRPr="00436356">
        <w:rPr>
          <w:rFonts w:ascii="Cambria" w:hAnsi="Cambria" w:cs="Arial"/>
          <w:b/>
          <w:bCs/>
          <w:sz w:val="22"/>
          <w:szCs w:val="22"/>
        </w:rPr>
        <w:t>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56A5A3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D3FD9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C27354F" w14:textId="417B0CCC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del w:id="2" w:author="Michał Stec" w:date="2021-05-11T10:52:00Z">
        <w:r w:rsidRPr="00EB5DE3" w:rsidDel="00EF0494">
          <w:rPr>
            <w:rFonts w:ascii="Cambria" w:hAnsi="Cambria" w:cs="Arial"/>
            <w:bCs/>
            <w:sz w:val="22"/>
            <w:szCs w:val="22"/>
          </w:rPr>
          <w:delText xml:space="preserve">3 </w:delText>
        </w:r>
      </w:del>
      <w:ins w:id="3" w:author="Michał Stec" w:date="2021-05-11T10:52:00Z">
        <w:r w:rsidR="00EF0494">
          <w:rPr>
            <w:rFonts w:ascii="Cambria" w:hAnsi="Cambria" w:cs="Arial"/>
            <w:bCs/>
            <w:sz w:val="22"/>
            <w:szCs w:val="22"/>
          </w:rPr>
          <w:t>5</w:t>
        </w:r>
        <w:r w:rsidR="00EF0494" w:rsidRPr="00EB5DE3">
          <w:rPr>
            <w:rFonts w:ascii="Cambria" w:hAnsi="Cambria" w:cs="Arial"/>
            <w:bCs/>
            <w:sz w:val="22"/>
            <w:szCs w:val="22"/>
          </w:rPr>
          <w:t xml:space="preserve"> </w:t>
        </w:r>
      </w:ins>
      <w:r w:rsidRPr="00EB5DE3">
        <w:rPr>
          <w:rFonts w:ascii="Cambria" w:hAnsi="Cambria" w:cs="Arial"/>
          <w:bCs/>
          <w:sz w:val="22"/>
          <w:szCs w:val="22"/>
        </w:rPr>
        <w:t>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del w:id="4" w:author="Michał Stec" w:date="2021-05-11T10:54:00Z">
        <w:r w:rsidDel="008143F1">
          <w:rPr>
            <w:rFonts w:ascii="Cambria" w:hAnsi="Cambria" w:cs="Arial"/>
            <w:bCs/>
            <w:sz w:val="22"/>
            <w:szCs w:val="22"/>
          </w:rPr>
          <w:delText>usługi</w:delText>
        </w:r>
      </w:del>
      <w:ins w:id="5" w:author="Michał Stec" w:date="2021-05-11T10:54:00Z">
        <w:r w:rsidR="008143F1">
          <w:rPr>
            <w:rFonts w:ascii="Cambria" w:hAnsi="Cambria" w:cs="Arial"/>
            <w:bCs/>
            <w:sz w:val="22"/>
            <w:szCs w:val="22"/>
          </w:rPr>
          <w:t xml:space="preserve"> roboty budowlane</w:t>
        </w:r>
      </w:ins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1557A5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4E239ABA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del w:id="6" w:author="Michał Stec" w:date="2021-05-11T10:52:00Z">
              <w:r w:rsidRPr="001557A5" w:rsidDel="00EF0494">
                <w:rPr>
                  <w:rFonts w:ascii="Cambria" w:hAnsi="Cambria" w:cs="Arial"/>
                  <w:b/>
                  <w:bCs/>
                </w:rPr>
                <w:delText xml:space="preserve">usługa </w:delText>
              </w:r>
            </w:del>
            <w:ins w:id="7" w:author="Michał Stec" w:date="2021-05-11T10:52:00Z">
              <w:r w:rsidR="00EF0494">
                <w:rPr>
                  <w:rFonts w:ascii="Cambria" w:hAnsi="Cambria" w:cs="Arial"/>
                  <w:b/>
                  <w:bCs/>
                </w:rPr>
                <w:t>roboty budowlane</w:t>
              </w:r>
              <w:r w:rsidR="00EF0494" w:rsidRPr="001557A5">
                <w:rPr>
                  <w:rFonts w:ascii="Cambria" w:hAnsi="Cambria" w:cs="Arial"/>
                  <w:b/>
                  <w:bCs/>
                </w:rPr>
                <w:t xml:space="preserve"> </w:t>
              </w:r>
            </w:ins>
            <w:r w:rsidRPr="001557A5">
              <w:rPr>
                <w:rFonts w:ascii="Cambria" w:hAnsi="Cambria" w:cs="Arial"/>
                <w:b/>
                <w:bCs/>
              </w:rPr>
              <w:t>został</w:t>
            </w:r>
            <w:ins w:id="8" w:author="Michał Stec" w:date="2021-05-11T10:52:00Z">
              <w:r w:rsidR="00EF0494">
                <w:rPr>
                  <w:rFonts w:ascii="Cambria" w:hAnsi="Cambria" w:cs="Arial"/>
                  <w:b/>
                  <w:bCs/>
                </w:rPr>
                <w:t>y</w:t>
              </w:r>
            </w:ins>
            <w:del w:id="9" w:author="Michał Stec" w:date="2021-05-11T10:52:00Z">
              <w:r w:rsidRPr="001557A5" w:rsidDel="00EF0494">
                <w:rPr>
                  <w:rFonts w:ascii="Cambria" w:hAnsi="Cambria" w:cs="Arial"/>
                  <w:b/>
                  <w:bCs/>
                </w:rPr>
                <w:delText>a</w:delText>
              </w:r>
            </w:del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del w:id="10" w:author="Michał Stec" w:date="2021-05-11T10:52:00Z">
              <w:r w:rsidRPr="001557A5" w:rsidDel="00EF0494">
                <w:rPr>
                  <w:rFonts w:ascii="Cambria" w:hAnsi="Cambria" w:cs="Arial"/>
                  <w:b/>
                  <w:bCs/>
                </w:rPr>
                <w:delText xml:space="preserve">wykonana </w:delText>
              </w:r>
            </w:del>
            <w:ins w:id="11" w:author="Michał Stec" w:date="2021-05-11T10:52:00Z">
              <w:r w:rsidR="00EF0494" w:rsidRPr="001557A5">
                <w:rPr>
                  <w:rFonts w:ascii="Cambria" w:hAnsi="Cambria" w:cs="Arial"/>
                  <w:b/>
                  <w:bCs/>
                </w:rPr>
                <w:t>wykonan</w:t>
              </w:r>
              <w:r w:rsidR="00EF0494">
                <w:rPr>
                  <w:rFonts w:ascii="Cambria" w:hAnsi="Cambria" w:cs="Arial"/>
                  <w:b/>
                  <w:bCs/>
                </w:rPr>
                <w:t>e</w:t>
              </w:r>
              <w:r w:rsidR="00EF0494" w:rsidRPr="001557A5">
                <w:rPr>
                  <w:rFonts w:ascii="Cambria" w:hAnsi="Cambria" w:cs="Arial"/>
                  <w:b/>
                  <w:bCs/>
                </w:rPr>
                <w:t xml:space="preserve"> </w:t>
              </w:r>
            </w:ins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7CF286D7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ins w:id="12" w:author="Michał Stec" w:date="2021-05-11T10:52:00Z">
              <w:r w:rsidR="00EF0494">
                <w:rPr>
                  <w:rFonts w:ascii="Cambria" w:hAnsi="Cambria" w:cs="Arial"/>
                  <w:b/>
                  <w:bCs/>
                </w:rPr>
                <w:t>robót budowlanych</w:t>
              </w:r>
            </w:ins>
            <w:del w:id="13" w:author="Michał Stec" w:date="2021-05-11T10:52:00Z">
              <w:r w:rsidRPr="001557A5" w:rsidDel="00EF0494">
                <w:rPr>
                  <w:rFonts w:ascii="Cambria" w:hAnsi="Cambria" w:cs="Arial"/>
                  <w:b/>
                  <w:bCs/>
                </w:rPr>
                <w:delText>usługi</w:delText>
              </w:r>
            </w:del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42AF2FA3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del w:id="14" w:author="Michał Stec" w:date="2021-05-11T10:52:00Z">
              <w:r w:rsidRPr="001557A5" w:rsidDel="00EF0494">
                <w:rPr>
                  <w:rFonts w:ascii="Cambria" w:hAnsi="Cambria" w:cs="Arial"/>
                  <w:b/>
                  <w:bCs/>
                </w:rPr>
                <w:delText>usług</w:delText>
              </w:r>
            </w:del>
            <w:ins w:id="15" w:author="Michał Stec" w:date="2021-05-11T10:52:00Z">
              <w:r w:rsidR="00EF0494">
                <w:rPr>
                  <w:rFonts w:ascii="Cambria" w:hAnsi="Cambria" w:cs="Arial"/>
                  <w:b/>
                  <w:bCs/>
                </w:rPr>
                <w:t>robót budowlanych</w:t>
              </w:r>
            </w:ins>
            <w:ins w:id="16" w:author="Michał Stec" w:date="2021-05-11T10:55:00Z">
              <w:r w:rsidR="005A2F5A">
                <w:rPr>
                  <w:rFonts w:ascii="Cambria" w:hAnsi="Cambria" w:cs="Arial"/>
                  <w:b/>
                  <w:bCs/>
                </w:rPr>
                <w:t xml:space="preserve"> i miejsce ich wykonania</w:t>
              </w:r>
            </w:ins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7EEBC7C0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del w:id="17" w:author="Michał Stec" w:date="2021-05-11T10:52:00Z">
              <w:r w:rsidRPr="001557A5" w:rsidDel="00EF0494">
                <w:rPr>
                  <w:rFonts w:ascii="Cambria" w:hAnsi="Cambria" w:cs="Arial"/>
                  <w:b/>
                  <w:bCs/>
                </w:rPr>
                <w:delText>usług</w:delText>
              </w:r>
            </w:del>
            <w:ins w:id="18" w:author="Michał Stec" w:date="2021-05-11T10:52:00Z">
              <w:r w:rsidR="00EF0494">
                <w:rPr>
                  <w:rFonts w:ascii="Cambria" w:hAnsi="Cambria" w:cs="Arial"/>
                  <w:b/>
                  <w:bCs/>
                </w:rPr>
                <w:t>robót budowlanych</w:t>
              </w:r>
            </w:ins>
            <w:r w:rsidR="00E44357">
              <w:rPr>
                <w:rFonts w:ascii="Cambria" w:hAnsi="Cambria" w:cs="Arial"/>
                <w:b/>
                <w:bCs/>
              </w:rPr>
              <w:t>*</w:t>
            </w:r>
          </w:p>
        </w:tc>
      </w:tr>
      <w:tr w:rsidR="001557A5" w:rsidRPr="00EB5DE3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4414F5">
        <w:trPr>
          <w:trHeight w:val="716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4414F5">
        <w:trPr>
          <w:trHeight w:val="43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4414F5">
        <w:trPr>
          <w:trHeight w:val="12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B093AFA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1D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34B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ECBA9C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17B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E95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E7F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4A3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2467E796" w:rsidR="00E816F1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  <w:r w:rsidRPr="004414F5">
        <w:rPr>
          <w:rFonts w:ascii="Cambria" w:hAnsi="Cambria" w:cs="Arial"/>
          <w:b/>
          <w:bCs/>
          <w:sz w:val="24"/>
          <w:szCs w:val="22"/>
        </w:rPr>
        <w:t>*</w:t>
      </w:r>
      <w:r w:rsidR="00D47C07" w:rsidRPr="004414F5">
        <w:rPr>
          <w:rFonts w:ascii="Cambria" w:hAnsi="Cambria" w:cs="Arial"/>
          <w:b/>
          <w:bCs/>
          <w:sz w:val="24"/>
          <w:szCs w:val="22"/>
        </w:rPr>
        <w:t xml:space="preserve">Jeżeli wykonawca powołuje się na doświadczenie w realizacji </w:t>
      </w:r>
      <w:del w:id="19" w:author="Michał Stec" w:date="2021-05-11T10:53:00Z">
        <w:r w:rsidR="00D47C07" w:rsidRPr="004414F5" w:rsidDel="00EF0494">
          <w:rPr>
            <w:rFonts w:ascii="Cambria" w:hAnsi="Cambria" w:cs="Arial"/>
            <w:b/>
            <w:bCs/>
            <w:sz w:val="24"/>
            <w:szCs w:val="22"/>
          </w:rPr>
          <w:delText>usług</w:delText>
        </w:r>
      </w:del>
      <w:ins w:id="20" w:author="Michał Stec" w:date="2021-05-11T10:53:00Z">
        <w:r w:rsidR="00EF0494">
          <w:rPr>
            <w:rFonts w:ascii="Cambria" w:hAnsi="Cambria" w:cs="Arial"/>
            <w:b/>
            <w:bCs/>
            <w:sz w:val="24"/>
            <w:szCs w:val="22"/>
          </w:rPr>
          <w:t>robót budowlanych</w:t>
        </w:r>
      </w:ins>
      <w:r w:rsidR="00D47C07" w:rsidRPr="004414F5">
        <w:rPr>
          <w:rFonts w:ascii="Cambria" w:hAnsi="Cambria" w:cs="Arial"/>
          <w:b/>
          <w:bCs/>
          <w:sz w:val="24"/>
          <w:szCs w:val="22"/>
        </w:rPr>
        <w:t>, wykonywanych wspólnie z innymi wykonawcami, wykaz</w:t>
      </w:r>
      <w:r w:rsidRPr="004414F5">
        <w:rPr>
          <w:rFonts w:ascii="Cambria" w:hAnsi="Cambria" w:cs="Arial"/>
          <w:b/>
          <w:bCs/>
          <w:sz w:val="24"/>
          <w:szCs w:val="22"/>
        </w:rPr>
        <w:t xml:space="preserve"> dotyczy </w:t>
      </w:r>
      <w:del w:id="21" w:author="Michał Stec" w:date="2021-05-11T10:53:00Z">
        <w:r w:rsidRPr="004414F5" w:rsidDel="00EF0494">
          <w:rPr>
            <w:rFonts w:ascii="Cambria" w:hAnsi="Cambria" w:cs="Arial"/>
            <w:b/>
            <w:bCs/>
            <w:sz w:val="24"/>
            <w:szCs w:val="22"/>
          </w:rPr>
          <w:delText>usług</w:delText>
        </w:r>
      </w:del>
      <w:ins w:id="22" w:author="Michał Stec" w:date="2021-05-11T10:53:00Z">
        <w:r w:rsidR="00EF0494">
          <w:rPr>
            <w:rFonts w:ascii="Cambria" w:hAnsi="Cambria" w:cs="Arial"/>
            <w:b/>
            <w:bCs/>
            <w:sz w:val="24"/>
            <w:szCs w:val="22"/>
          </w:rPr>
          <w:t>rob</w:t>
        </w:r>
      </w:ins>
      <w:ins w:id="23" w:author="Michał Stec" w:date="2021-05-11T10:54:00Z">
        <w:r w:rsidR="00EF0494">
          <w:rPr>
            <w:rFonts w:ascii="Cambria" w:hAnsi="Cambria" w:cs="Arial"/>
            <w:b/>
            <w:bCs/>
            <w:sz w:val="24"/>
            <w:szCs w:val="22"/>
          </w:rPr>
          <w:t>ót</w:t>
        </w:r>
      </w:ins>
      <w:r w:rsidRPr="004414F5">
        <w:rPr>
          <w:rFonts w:ascii="Cambria" w:hAnsi="Cambria" w:cs="Arial"/>
          <w:b/>
          <w:bCs/>
          <w:sz w:val="24"/>
          <w:szCs w:val="22"/>
        </w:rPr>
        <w:t>, w których wykonaniu wykonawca ten bezpośrednio uczestniczył</w:t>
      </w:r>
      <w:del w:id="24" w:author="Michał Stec" w:date="2021-05-11T10:54:00Z">
        <w:r w:rsidRPr="004414F5" w:rsidDel="00EF0494">
          <w:rPr>
            <w:rFonts w:ascii="Cambria" w:hAnsi="Cambria" w:cs="Arial"/>
            <w:b/>
            <w:bCs/>
            <w:sz w:val="24"/>
            <w:szCs w:val="22"/>
          </w:rPr>
          <w:delText>, a w przypadku świadczeń powtarzających się lub ciągłych, w których wykonywaniu bezpośrednio uczestniczył lub uczestniczy.</w:delText>
        </w:r>
      </w:del>
      <w:ins w:id="25" w:author="Michał Stec" w:date="2021-05-11T10:54:00Z">
        <w:r w:rsidR="00EF0494">
          <w:rPr>
            <w:rFonts w:ascii="Cambria" w:hAnsi="Cambria" w:cs="Arial"/>
            <w:b/>
            <w:bCs/>
            <w:sz w:val="24"/>
            <w:szCs w:val="22"/>
          </w:rPr>
          <w:t>.</w:t>
        </w:r>
      </w:ins>
    </w:p>
    <w:p w14:paraId="671F15C2" w14:textId="77777777" w:rsidR="00E44357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4414F5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67029D7D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4E12E254" w14:textId="77777777" w:rsidR="00C96AEF" w:rsidRPr="00C96AEF" w:rsidRDefault="00C96AEF" w:rsidP="00C96AEF">
      <w:pPr>
        <w:rPr>
          <w:rFonts w:ascii="Cambria" w:hAnsi="Cambria" w:cs="Arial"/>
          <w:bCs/>
          <w:i/>
          <w:sz w:val="18"/>
          <w:szCs w:val="18"/>
        </w:rPr>
      </w:pPr>
      <w:bookmarkStart w:id="26" w:name="_Hlk60047166"/>
      <w:r w:rsidRPr="00C96AEF">
        <w:rPr>
          <w:rFonts w:ascii="Cambria" w:hAnsi="Cambria" w:cs="Arial"/>
          <w:bCs/>
          <w:i/>
          <w:sz w:val="18"/>
          <w:szCs w:val="18"/>
        </w:rPr>
        <w:t>Dokument może być podpisany</w:t>
      </w:r>
    </w:p>
    <w:p w14:paraId="458189C1" w14:textId="77777777" w:rsidR="00C96AEF" w:rsidRPr="00C96AEF" w:rsidRDefault="00C96AEF" w:rsidP="00C96AEF">
      <w:pPr>
        <w:rPr>
          <w:rFonts w:ascii="Cambria" w:hAnsi="Cambria" w:cs="Arial"/>
          <w:bCs/>
          <w:i/>
          <w:sz w:val="18"/>
          <w:szCs w:val="18"/>
        </w:rPr>
      </w:pPr>
      <w:r w:rsidRPr="00C96AEF">
        <w:rPr>
          <w:rFonts w:ascii="Cambria" w:hAnsi="Cambria" w:cs="Arial"/>
          <w:bCs/>
          <w:i/>
          <w:sz w:val="18"/>
          <w:szCs w:val="18"/>
        </w:rPr>
        <w:t>kwalifikowanym podpisem elektronicznym,</w:t>
      </w:r>
    </w:p>
    <w:p w14:paraId="158E97C5" w14:textId="77777777" w:rsidR="00C96AEF" w:rsidRPr="00C96AEF" w:rsidRDefault="00C96AEF" w:rsidP="00C96AEF">
      <w:pPr>
        <w:rPr>
          <w:rFonts w:ascii="Cambria" w:hAnsi="Cambria" w:cs="Arial"/>
          <w:bCs/>
          <w:i/>
          <w:sz w:val="18"/>
          <w:szCs w:val="18"/>
        </w:rPr>
      </w:pPr>
      <w:r w:rsidRPr="00C96AEF">
        <w:rPr>
          <w:rFonts w:ascii="Cambria" w:hAnsi="Cambria" w:cs="Arial"/>
          <w:bCs/>
          <w:i/>
          <w:sz w:val="18"/>
          <w:szCs w:val="18"/>
        </w:rPr>
        <w:t>podpisem zaufanym lub podpisem osobistym</w:t>
      </w:r>
      <w:bookmarkEnd w:id="26"/>
    </w:p>
    <w:p w14:paraId="1A610E33" w14:textId="186A85C2" w:rsidR="00C96AEF" w:rsidRPr="00C96AEF" w:rsidRDefault="00C96AEF" w:rsidP="00C96AEF">
      <w:pPr>
        <w:rPr>
          <w:rFonts w:ascii="Cambria" w:hAnsi="Cambria" w:cs="Arial"/>
          <w:bCs/>
          <w:sz w:val="18"/>
          <w:szCs w:val="18"/>
        </w:rPr>
      </w:pPr>
      <w:r w:rsidRPr="00C96AEF">
        <w:rPr>
          <w:rFonts w:ascii="Cambria" w:hAnsi="Cambria" w:cs="Arial"/>
          <w:bCs/>
          <w:i/>
          <w:sz w:val="18"/>
          <w:szCs w:val="18"/>
        </w:rPr>
        <w:t>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7661A995" w14:textId="0FF09B45" w:rsidR="00153414" w:rsidRPr="001557A5" w:rsidRDefault="00153414" w:rsidP="00835241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E816F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C3198D" w14:textId="77777777" w:rsidR="00346F83" w:rsidRDefault="00346F83" w:rsidP="00E816F1">
      <w:r>
        <w:separator/>
      </w:r>
    </w:p>
  </w:endnote>
  <w:endnote w:type="continuationSeparator" w:id="0">
    <w:p w14:paraId="301E5B84" w14:textId="77777777" w:rsidR="00346F83" w:rsidRDefault="00346F83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D0094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7BB47A" w14:textId="77777777" w:rsidR="00346F83" w:rsidRDefault="00346F83" w:rsidP="00E816F1">
      <w:r>
        <w:separator/>
      </w:r>
    </w:p>
  </w:footnote>
  <w:footnote w:type="continuationSeparator" w:id="0">
    <w:p w14:paraId="32808164" w14:textId="77777777" w:rsidR="00346F83" w:rsidRDefault="00346F83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538A8"/>
    <w:rsid w:val="000D0191"/>
    <w:rsid w:val="000D2C6F"/>
    <w:rsid w:val="00153414"/>
    <w:rsid w:val="001557A5"/>
    <w:rsid w:val="00155BFB"/>
    <w:rsid w:val="001D7A37"/>
    <w:rsid w:val="00204C62"/>
    <w:rsid w:val="00215329"/>
    <w:rsid w:val="002D6014"/>
    <w:rsid w:val="003028CD"/>
    <w:rsid w:val="00320BDD"/>
    <w:rsid w:val="00344B53"/>
    <w:rsid w:val="00346F83"/>
    <w:rsid w:val="003A1C11"/>
    <w:rsid w:val="00436356"/>
    <w:rsid w:val="004414F5"/>
    <w:rsid w:val="004918FA"/>
    <w:rsid w:val="005A2F5A"/>
    <w:rsid w:val="005E47DA"/>
    <w:rsid w:val="00633BCC"/>
    <w:rsid w:val="00633E3A"/>
    <w:rsid w:val="00661664"/>
    <w:rsid w:val="006F62F5"/>
    <w:rsid w:val="0071757A"/>
    <w:rsid w:val="0073326F"/>
    <w:rsid w:val="00754447"/>
    <w:rsid w:val="007F5520"/>
    <w:rsid w:val="008143F1"/>
    <w:rsid w:val="0081477F"/>
    <w:rsid w:val="00835241"/>
    <w:rsid w:val="008546FE"/>
    <w:rsid w:val="008C1D11"/>
    <w:rsid w:val="008F1C34"/>
    <w:rsid w:val="00912126"/>
    <w:rsid w:val="00946A73"/>
    <w:rsid w:val="0094788F"/>
    <w:rsid w:val="009A37FC"/>
    <w:rsid w:val="009A3A6F"/>
    <w:rsid w:val="009A6369"/>
    <w:rsid w:val="009C35D0"/>
    <w:rsid w:val="00A56AD3"/>
    <w:rsid w:val="00A71CF6"/>
    <w:rsid w:val="00A80128"/>
    <w:rsid w:val="00A8139C"/>
    <w:rsid w:val="00AB4F95"/>
    <w:rsid w:val="00B314C2"/>
    <w:rsid w:val="00BB42EF"/>
    <w:rsid w:val="00C10725"/>
    <w:rsid w:val="00C465F2"/>
    <w:rsid w:val="00C750C0"/>
    <w:rsid w:val="00C96AEF"/>
    <w:rsid w:val="00CA36AB"/>
    <w:rsid w:val="00D37A6A"/>
    <w:rsid w:val="00D47C07"/>
    <w:rsid w:val="00D518FF"/>
    <w:rsid w:val="00D7550B"/>
    <w:rsid w:val="00D8325C"/>
    <w:rsid w:val="00DC559B"/>
    <w:rsid w:val="00DE7F68"/>
    <w:rsid w:val="00E44357"/>
    <w:rsid w:val="00E816F1"/>
    <w:rsid w:val="00ED0094"/>
    <w:rsid w:val="00EF0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docId w15:val="{8E83C73E-114B-4757-9293-054B0B512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6C20E-5D94-472B-A62E-EDDFA390C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Przemysław Hermann</cp:lastModifiedBy>
  <cp:revision>2</cp:revision>
  <cp:lastPrinted>2021-04-15T10:18:00Z</cp:lastPrinted>
  <dcterms:created xsi:type="dcterms:W3CDTF">2021-05-18T08:18:00Z</dcterms:created>
  <dcterms:modified xsi:type="dcterms:W3CDTF">2021-05-18T08:18:00Z</dcterms:modified>
</cp:coreProperties>
</file>